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00080C1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2F7D8194" w14:textId="77777777" w:rsidR="00484E2D" w:rsidRDefault="00484E2D" w:rsidP="00773273">
            <w:pPr>
              <w:spacing w:before="60" w:after="60"/>
              <w:ind w:left="85" w:right="85"/>
              <w:jc w:val="both"/>
              <w:rPr>
                <w:ins w:id="1" w:author="Autor"/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</w:p>
          <w:p w14:paraId="453ABD3E" w14:textId="77777777" w:rsidR="00484E2D" w:rsidRDefault="00484E2D" w:rsidP="00484E2D">
            <w:pPr>
              <w:spacing w:before="60" w:after="60"/>
              <w:ind w:left="85" w:right="85"/>
              <w:jc w:val="both"/>
              <w:rPr>
                <w:ins w:id="2" w:author="Autor"/>
                <w:rFonts w:asciiTheme="minorHAnsi" w:hAnsiTheme="minorHAnsi" w:cstheme="minorHAnsi"/>
                <w:b/>
                <w:bCs/>
              </w:rPr>
            </w:pPr>
            <w:ins w:id="3" w:author="Autor">
              <w:r>
                <w:rPr>
                  <w:rFonts w:asciiTheme="minorHAnsi" w:hAnsiTheme="minorHAnsi" w:cstheme="minorHAnsi"/>
                  <w:b/>
                  <w:bCs/>
                </w:rPr>
                <w:t>Akýkoľvek projekt odporúčame žiadateľom konzultovať pri jeho príprave s MAS.</w:t>
              </w:r>
            </w:ins>
          </w:p>
          <w:p w14:paraId="278BFA09" w14:textId="6447BF29" w:rsidR="00484E2D" w:rsidRPr="00D41226" w:rsidRDefault="00484E2D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05E0333E" w:rsidR="00856D01" w:rsidRPr="00484E2D" w:rsidRDefault="00856D01" w:rsidP="00773273">
            <w:pPr>
              <w:pStyle w:val="Odsekzoznamu"/>
              <w:numPr>
                <w:ilvl w:val="0"/>
                <w:numId w:val="10"/>
              </w:numPr>
              <w:rPr>
                <w:ins w:id="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nutné stavebnotechnické úpravy budov spojené s umiestnením obstaranej technológie a/alebo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63660CB0" w14:textId="77777777" w:rsidR="00484E2D" w:rsidRDefault="00484E2D" w:rsidP="00484E2D">
            <w:pPr>
              <w:pStyle w:val="Odsekzoznamu"/>
              <w:spacing w:before="60"/>
              <w:ind w:left="578"/>
              <w:rPr>
                <w:ins w:id="5" w:author="Autor"/>
                <w:rFonts w:asciiTheme="minorHAnsi" w:hAnsiTheme="minorHAnsi" w:cstheme="minorHAnsi"/>
                <w:color w:val="FFFFFF" w:themeColor="background1"/>
              </w:rPr>
            </w:pPr>
            <w:ins w:id="6" w:author="Autor">
              <w:r>
                <w:rPr>
                  <w:rFonts w:asciiTheme="minorHAnsi" w:hAnsiTheme="minorHAnsi" w:cstheme="minorHAnsi"/>
                  <w:color w:val="FFFFFF" w:themeColor="background1"/>
                </w:rPr>
                <w:t xml:space="preserve">Pozn. Za oprávnené nutné stavebnotechnické úpravy budov sa považuje iba taký rozsah prác, ktorý priamo súvisí s projektom, </w:t>
              </w:r>
              <w:proofErr w:type="spellStart"/>
              <w:r>
                <w:rPr>
                  <w:rFonts w:asciiTheme="minorHAnsi" w:hAnsiTheme="minorHAnsi" w:cstheme="minorHAnsi"/>
                  <w:color w:val="FFFFFF" w:themeColor="background1"/>
                </w:rPr>
                <w:t>t.j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</w:rPr>
  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  </w:r>
            </w:ins>
          </w:p>
          <w:p w14:paraId="051A85E7" w14:textId="77777777" w:rsidR="00484E2D" w:rsidRPr="00484E2D" w:rsidRDefault="00484E2D" w:rsidP="00484E2D">
            <w:pPr>
              <w:ind w:left="21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 marketingových aktivít,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45BD9E09" w:rsidR="000950EA" w:rsidRPr="00484E2D" w:rsidRDefault="000950EA" w:rsidP="00484E2D">
            <w:pPr>
              <w:rPr>
                <w:rFonts w:eastAsiaTheme="minorHAnsi"/>
                <w:sz w:val="24"/>
                <w:szCs w:val="24"/>
                <w:lang w:val="sk-SK" w:eastAsia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</w:t>
            </w:r>
            <w:ins w:id="7" w:author="Autor">
              <w:r w:rsidR="00484E2D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ekonomických činností </w:t>
              </w:r>
            </w:ins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ins w:id="8" w:author="Autor">
              <w:r w:rsidR="00484E2D">
                <w:rPr>
                  <w:rStyle w:val="Textpoznmkypodiarou"/>
                  <w:rFonts w:asciiTheme="minorHAnsi" w:hAnsiTheme="minorHAnsi"/>
                  <w:color w:val="FFFFFF" w:themeColor="background1"/>
                </w:rPr>
                <w:t xml:space="preserve"> </w:t>
              </w:r>
              <w:r w:rsidR="00484E2D">
                <w:rPr>
                  <w:rStyle w:val="Odkaznapoznmkupodiarou"/>
                  <w:rFonts w:asciiTheme="minorHAnsi" w:hAnsiTheme="minorHAnsi"/>
                  <w:color w:val="FFFFFF" w:themeColor="background1"/>
                </w:rPr>
                <w:footnoteReference w:id="2"/>
              </w:r>
              <w:r w:rsidR="00484E2D">
                <w:rPr>
                  <w:rFonts w:eastAsiaTheme="minorHAnsi"/>
                  <w:sz w:val="24"/>
                  <w:szCs w:val="24"/>
                  <w:lang w:eastAsia="sk-SK"/>
                </w:rPr>
                <w:t xml:space="preserve"> </w:t>
              </w:r>
            </w:ins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extrateritoriálnych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 lesníctva, rybolovu a akvakultúry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1F74E44B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</w:t>
            </w:r>
            <w:del w:id="11" w:author="Autor">
              <w:r w:rsidRPr="00A10FF8" w:rsidDel="009D5BBE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 xml:space="preserve"> samostatné</w:delText>
              </w:r>
            </w:del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čestné vyhlásenie. Vnútorné vybavenie ubytovacích zariadení je neoprávneným výdavkom.</w:t>
            </w:r>
          </w:p>
          <w:p w14:paraId="5A2B4347" w14:textId="77777777" w:rsidR="00DB2968" w:rsidRDefault="00DB2968" w:rsidP="00D41226">
            <w:pPr>
              <w:spacing w:after="40"/>
              <w:ind w:left="121"/>
              <w:rPr>
                <w:ins w:id="12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674915D" w14:textId="77777777" w:rsidR="009D5BBE" w:rsidRDefault="009D5BBE" w:rsidP="009D5BBE">
            <w:pPr>
              <w:spacing w:after="40"/>
              <w:ind w:left="121"/>
              <w:rPr>
                <w:ins w:id="13" w:author="Autor"/>
                <w:rFonts w:asciiTheme="minorHAnsi" w:hAnsiTheme="minorHAnsi" w:cstheme="minorHAnsi"/>
                <w:b/>
                <w:color w:val="FFFFFF" w:themeColor="background1"/>
              </w:rPr>
            </w:pPr>
            <w:ins w:id="14" w:author="Autor">
              <w:r>
                <w:rPr>
                  <w:rFonts w:asciiTheme="minorHAnsi" w:hAnsiTheme="minorHAnsi" w:cstheme="minorHAnsi"/>
                  <w:b/>
                  <w:color w:val="FFFFFF" w:themeColor="background1"/>
                </w:rPr>
                <w:t xml:space="preserve">Žiadateľ musí mať ekonomickú činnosť, ktorá súvisí s projektom, zapísanú v ORSR, </w:t>
              </w:r>
              <w:proofErr w:type="spellStart"/>
              <w:r>
                <w:rPr>
                  <w:rFonts w:asciiTheme="minorHAnsi" w:hAnsiTheme="minorHAnsi" w:cstheme="minorHAnsi"/>
                  <w:b/>
                  <w:color w:val="FFFFFF" w:themeColor="background1"/>
                </w:rPr>
                <w:t>t.j</w:t>
              </w:r>
              <w:proofErr w:type="spellEnd"/>
              <w:r>
                <w:rPr>
                  <w:rFonts w:asciiTheme="minorHAnsi" w:hAnsiTheme="minorHAnsi" w:cstheme="minorHAnsi"/>
                  <w:b/>
                  <w:color w:val="FFFFFF" w:themeColor="background1"/>
                </w:rPr>
                <w:t>. musí mať oprávnenie ju vykonávať.</w:t>
              </w:r>
            </w:ins>
          </w:p>
          <w:p w14:paraId="40F95043" w14:textId="77777777" w:rsidR="009D5BBE" w:rsidRDefault="009D5BBE" w:rsidP="009D5BBE">
            <w:pPr>
              <w:spacing w:after="40"/>
              <w:ind w:left="121"/>
              <w:rPr>
                <w:ins w:id="15" w:author="Autor"/>
                <w:rFonts w:asciiTheme="minorHAnsi" w:hAnsiTheme="minorHAnsi" w:cstheme="minorHAnsi"/>
                <w:color w:val="FFFFFF" w:themeColor="background1"/>
              </w:rPr>
            </w:pPr>
          </w:p>
          <w:p w14:paraId="3788EC03" w14:textId="77777777" w:rsidR="009D5BBE" w:rsidRDefault="009D5BBE" w:rsidP="009D5BBE">
            <w:pPr>
              <w:spacing w:after="40"/>
              <w:ind w:left="121"/>
              <w:rPr>
                <w:ins w:id="16" w:author="Autor"/>
                <w:rFonts w:asciiTheme="minorHAnsi" w:hAnsiTheme="minorHAnsi" w:cstheme="minorHAnsi"/>
                <w:color w:val="FFFFFF" w:themeColor="background1"/>
              </w:rPr>
            </w:pPr>
            <w:ins w:id="17" w:author="Autor">
              <w:r>
                <w:rPr>
                  <w:rFonts w:asciiTheme="minorHAnsi" w:hAnsiTheme="minorHAnsi" w:cstheme="minorHAnsi"/>
                  <w:b/>
                  <w:color w:val="FFFFFF" w:themeColor="background1"/>
                </w:rPr>
                <w:t xml:space="preserve">Majetok obstaraný v rámci projektu nemôže žiadateľ bez predchádzajúceho písomného súhlasu MAS a Riadiaceho orgánu pre IROP prenajímať tretím osobám. </w:t>
              </w:r>
              <w:r>
                <w:rPr>
                  <w:rFonts w:asciiTheme="minorHAnsi" w:hAnsiTheme="minorHAnsi" w:cstheme="minorHAnsi"/>
                  <w:color w:val="FFFFFF" w:themeColor="background1"/>
                </w:rPr>
  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  </w:r>
              <w:proofErr w:type="spellStart"/>
              <w:r>
                <w:rPr>
                  <w:rFonts w:asciiTheme="minorHAnsi" w:hAnsiTheme="minorHAnsi" w:cstheme="minorHAnsi"/>
                  <w:color w:val="FFFFFF" w:themeColor="background1"/>
                </w:rPr>
                <w:t>t.j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</w:rPr>
                <w:t>. čiastočne na účely vlastnej činnosti žiadateľa (napr. vo výrobnom procese alebo za účelom poskytovania služieb) a čiastočne prenajímaný alebo inak prenechávaný do užívania iným subjektom).</w:t>
              </w:r>
            </w:ins>
          </w:p>
          <w:p w14:paraId="0EA5B0AC" w14:textId="14D56909" w:rsidR="009D5BBE" w:rsidRPr="00773273" w:rsidRDefault="009D5BBE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417DCBEC" w14:textId="77777777" w:rsidR="00465E8F" w:rsidRPr="00F823FC" w:rsidRDefault="00465E8F" w:rsidP="00465E8F">
            <w:pPr>
              <w:pStyle w:val="Default"/>
              <w:widowControl w:val="0"/>
              <w:ind w:right="85"/>
              <w:jc w:val="both"/>
              <w:rPr>
                <w:ins w:id="18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ins w:id="19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  <w:lang w:val="sk-SK"/>
                </w:rPr>
                <w:t>Nákup automobilov je oprávnený v prípade, ak:</w:t>
              </w:r>
            </w:ins>
          </w:p>
          <w:p w14:paraId="1204FE98" w14:textId="77777777" w:rsidR="00465E8F" w:rsidRPr="00F823FC" w:rsidRDefault="00465E8F" w:rsidP="00465E8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8" w:right="85"/>
              <w:jc w:val="both"/>
              <w:rPr>
                <w:ins w:id="20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1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lastRenderedPageBreak/>
                <w:t>je priamo naviazaný na ciele projektu a jeho používanie je priamym predmetom činnosti projektu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64A7C93C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7" w:right="85"/>
              <w:jc w:val="both"/>
              <w:rPr>
                <w:ins w:id="22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3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nepriamo naviazaný na ciele projektu, t j. nie je hlavným, ale je podporným nástrojom predmetu činnosti projektu</w:t>
              </w:r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pričom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 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musia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byť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kumulatívne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splnené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nasledovné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podmienky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:</w:t>
              </w:r>
            </w:ins>
          </w:p>
          <w:p w14:paraId="13DFEF99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24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5" w:author="Autor"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projektu sú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aj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výdavky,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sú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previazané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projektu,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sú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hlavnými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nástrojmi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predmet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projektu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služieb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</w:ins>
          </w:p>
          <w:p w14:paraId="10F76A2C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26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27" w:author="Autor"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podporuje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produkt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služby,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ktorý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projektu a je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účelný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vo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vzťahu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k 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projektu (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služby/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 a/alebo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služby/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v 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cielenej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kvalite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                     </w:t>
              </w:r>
            </w:ins>
          </w:p>
          <w:p w14:paraId="7EB0C630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28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9" w:author="Autor"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je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špeciálne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prispôsobený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účel,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ide o 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vozidlo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ma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prepravný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priestor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prevoz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potrebných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nástrojov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sú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projektu </w:t>
              </w:r>
            </w:ins>
          </w:p>
          <w:p w14:paraId="6384CB4B" w14:textId="77777777" w:rsidR="00465E8F" w:rsidRPr="00F823FC" w:rsidRDefault="00465E8F" w:rsidP="00465E8F">
            <w:pPr>
              <w:pStyle w:val="Default"/>
              <w:widowControl w:val="0"/>
              <w:spacing w:before="120"/>
              <w:ind w:right="85"/>
              <w:jc w:val="both"/>
              <w:rPr>
                <w:ins w:id="30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ins w:id="31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Oprávnené typy vozidiel:  úžitkové vozidlá</w:t>
              </w:r>
              <w:r w:rsidRPr="00F823FC">
                <w:rPr>
                  <w:rStyle w:val="Odkaznapoznmkupodiarou"/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footnoteReference w:id="3"/>
              </w:r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7877F268" w14:textId="77777777" w:rsidR="00465E8F" w:rsidRPr="00D905E2" w:rsidRDefault="00465E8F" w:rsidP="00465E8F">
            <w:pPr>
              <w:pStyle w:val="Default"/>
              <w:widowControl w:val="0"/>
              <w:spacing w:before="120"/>
              <w:ind w:right="85"/>
              <w:jc w:val="both"/>
              <w:rPr>
                <w:ins w:id="34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5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 xml:space="preserve">najmä na prepravu tovaru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alebo cestujúcich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>na komerčné účely</w:t>
              </w:r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napr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.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doprava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vlastné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potreby, alebo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podnikateľské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.</w:t>
              </w:r>
            </w:ins>
          </w:p>
          <w:p w14:paraId="2C9B6AC8" w14:textId="77777777" w:rsidR="00465E8F" w:rsidRPr="00F823FC" w:rsidRDefault="00465E8F" w:rsidP="00465E8F">
            <w:pPr>
              <w:pStyle w:val="Default"/>
              <w:widowControl w:val="0"/>
              <w:spacing w:before="120"/>
              <w:ind w:right="85"/>
              <w:jc w:val="both"/>
              <w:rPr>
                <w:ins w:id="36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7" w:author="Autor"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Za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oprávnené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automobily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sa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považujú najmä nasledovné úžitkové vozidlá:</w:t>
              </w:r>
            </w:ins>
          </w:p>
          <w:p w14:paraId="615C3CD1" w14:textId="77777777" w:rsidR="00465E8F" w:rsidRPr="00F823FC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38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9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2A9606AD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40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41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 konštruované najmä na pre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pravu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tovarov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a/alebo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nákladu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s 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do 3,5 tony; </w:t>
              </w:r>
            </w:ins>
          </w:p>
          <w:p w14:paraId="588AF223" w14:textId="77777777" w:rsidR="00465E8F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42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43" w:author="Autor"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navrhnuté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konštruované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najmä na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presahujúcou</w:t>
              </w:r>
              <w:proofErr w:type="spellEnd"/>
              <w:r w:rsidRPr="00D905E2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3,5 tony;</w:t>
              </w:r>
            </w:ins>
          </w:p>
          <w:p w14:paraId="7E7E3A40" w14:textId="77777777" w:rsidR="00465E8F" w:rsidRPr="00465E8F" w:rsidRDefault="00465E8F" w:rsidP="00465E8F">
            <w:pPr>
              <w:pStyle w:val="Odsekzoznamu"/>
              <w:numPr>
                <w:ilvl w:val="0"/>
                <w:numId w:val="13"/>
              </w:numPr>
              <w:spacing w:before="120"/>
              <w:ind w:left="924" w:hanging="357"/>
              <w:rPr>
                <w:ins w:id="44" w:author="Autor"/>
                <w:rFonts w:asciiTheme="minorHAnsi" w:hAnsiTheme="minorHAnsi" w:cstheme="minorHAnsi"/>
                <w:szCs w:val="19"/>
              </w:rPr>
            </w:pPr>
            <w:ins w:id="45" w:author="Autor">
              <w:r w:rsidRPr="00F823FC">
                <w:rPr>
                  <w:rFonts w:asciiTheme="minorHAnsi" w:hAnsiTheme="minorHAnsi" w:cstheme="minorHAnsi"/>
                  <w:bCs/>
                  <w:sz w:val="20"/>
                  <w:lang w:val="sk-SK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3ACC4075" w14:textId="77777777" w:rsidR="00465E8F" w:rsidRPr="00F823FC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ins w:id="46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47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68189FA5" w14:textId="6929AA7C" w:rsidR="00D41226" w:rsidRPr="00465E8F" w:rsidRDefault="00D41226" w:rsidP="00465E8F">
            <w:pPr>
              <w:spacing w:before="120"/>
              <w:rPr>
                <w:rFonts w:asciiTheme="minorHAnsi" w:hAnsiTheme="minorHAnsi" w:cstheme="minorHAnsi"/>
                <w:szCs w:val="19"/>
              </w:rPr>
            </w:pPr>
            <w:del w:id="48" w:author="Autor">
              <w:r w:rsidRPr="00465E8F" w:rsidDel="00465E8F">
                <w:rPr>
                  <w:rFonts w:asciiTheme="minorHAnsi" w:hAnsiTheme="minorHAnsi" w:cstheme="minorHAnsi"/>
                  <w:b/>
                  <w:bCs/>
                  <w:szCs w:val="19"/>
                </w:rPr>
                <w:lastRenderedPageBreak/>
                <w:delText xml:space="preserve">Nákup vozidiel cestnej nákladnej dopravy nie je oprávnený. </w:delText>
              </w:r>
              <w:r w:rsidRPr="00465E8F" w:rsidDel="00465E8F">
                <w:rPr>
                  <w:rFonts w:asciiTheme="minorHAnsi" w:hAnsiTheme="minorHAnsi" w:cstheme="minorHAnsi"/>
                  <w:szCs w:val="19"/>
                </w:rPr>
                <w:delText>Uvedené sa týka výlučne žiadateľov, ktorí pôsobia v oblasti cestenej nákladnej dopravy. Nákup nákladného vozidla na prepravu materiálu, alebo tovaru pre účely žiadateľa, teda nie za úplatu pre tretie subjekty je oprávnený.</w:delText>
              </w:r>
            </w:del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3946CC5D" w:rsidR="00856D01" w:rsidRPr="001731A5" w:rsidRDefault="00856D01" w:rsidP="001731A5">
      <w:pPr>
        <w:rPr>
          <w:rFonts w:asciiTheme="minorHAnsi" w:hAnsiTheme="minorHAnsi" w:cstheme="minorHAnsi"/>
        </w:rPr>
      </w:pPr>
    </w:p>
    <w:sectPr w:rsidR="00856D01" w:rsidRPr="001731A5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8336F" w14:textId="77777777" w:rsidR="0087768B" w:rsidRDefault="0087768B" w:rsidP="007900C1">
      <w:r>
        <w:separator/>
      </w:r>
    </w:p>
  </w:endnote>
  <w:endnote w:type="continuationSeparator" w:id="0">
    <w:p w14:paraId="5BBE4F04" w14:textId="77777777" w:rsidR="0087768B" w:rsidRDefault="0087768B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65E94" w14:textId="77777777" w:rsidR="0087768B" w:rsidRDefault="0087768B" w:rsidP="007900C1">
      <w:r>
        <w:separator/>
      </w:r>
    </w:p>
  </w:footnote>
  <w:footnote w:type="continuationSeparator" w:id="0">
    <w:p w14:paraId="1CD6B0CF" w14:textId="77777777" w:rsidR="0087768B" w:rsidRDefault="0087768B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D99B8F3" w14:textId="77777777" w:rsidR="00484E2D" w:rsidRDefault="00484E2D" w:rsidP="00484E2D">
      <w:pPr>
        <w:pStyle w:val="Textpoznmkypodiarou"/>
        <w:rPr>
          <w:ins w:id="9" w:author="Autor"/>
        </w:rPr>
      </w:pPr>
      <w:ins w:id="10" w:author="Autor">
        <w:r>
          <w:rPr>
            <w:rStyle w:val="Odkaznapoznmkupodiarou"/>
          </w:rPr>
          <w:footnoteRef/>
        </w:r>
        <w:r>
          <w:t xml:space="preserve"> </w:t>
        </w:r>
        <w:r>
          <w:rPr>
            <w:rFonts w:asciiTheme="minorHAnsi" w:hAnsiTheme="minorHAnsi" w:cstheme="minorHAnsi"/>
          </w:rPr>
          <w:fldChar w:fldCharType="begin"/>
        </w:r>
        <w:r>
          <w:rPr>
            <w:rFonts w:asciiTheme="minorHAnsi" w:hAnsiTheme="minorHAnsi" w:cstheme="minorHAnsi"/>
          </w:rPr>
          <w:instrText xml:space="preserve"> HYPERLINK "https://www.financnasprava.sk/_img/pfsedit/Dokumenty_PFS/Podnikatelia/Clo_obchodny_tovar/EORI/StatistickaKlasifikaciaEkonomickychCinnosti.pdf" </w:instrText>
        </w:r>
        <w:r>
          <w:rPr>
            <w:rFonts w:asciiTheme="minorHAnsi" w:hAnsiTheme="minorHAnsi" w:cstheme="minorHAnsi"/>
          </w:rPr>
          <w:fldChar w:fldCharType="separate"/>
        </w:r>
        <w:r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  <w:r>
          <w:rPr>
            <w:rFonts w:asciiTheme="minorHAnsi" w:hAnsiTheme="minorHAnsi" w:cstheme="minorHAnsi"/>
          </w:rPr>
          <w:fldChar w:fldCharType="end"/>
        </w:r>
      </w:ins>
    </w:p>
  </w:footnote>
  <w:footnote w:id="3">
    <w:p w14:paraId="4B8A8AC7" w14:textId="77777777" w:rsidR="00465E8F" w:rsidRDefault="00465E8F" w:rsidP="00465E8F">
      <w:pPr>
        <w:pStyle w:val="Textpoznmkypodiarou"/>
        <w:rPr>
          <w:ins w:id="32" w:author="Autor"/>
        </w:rPr>
      </w:pPr>
      <w:ins w:id="33" w:author="Autor">
        <w:r>
          <w:rPr>
            <w:rStyle w:val="Odkaznapoznmkupodiarou"/>
          </w:rPr>
          <w:footnoteRef/>
        </w:r>
        <w:r>
          <w:t xml:space="preserve"> </w:t>
        </w:r>
        <w:r>
          <w:t xml:space="preserve">Automobily patriace do kategórie vozidiel M1, bližšie identifikované v rámci prílohy č. 1 Nariadenia </w:t>
        </w:r>
        <w:r w:rsidRPr="002A2A2D">
          <w:t>Európskeho parlamentu a Rady (EÚ) 2018/858 z</w:t>
        </w:r>
        <w:r>
          <w:t>o dňa</w:t>
        </w:r>
        <w:r w:rsidRPr="002A2A2D">
          <w:t xml:space="preserve"> 30.</w:t>
        </w:r>
        <w:r>
          <w:t>05.</w:t>
        </w:r>
        <w:r w:rsidRPr="00213B94">
          <w:t>2018 (</w:t>
        </w:r>
        <w:r w:rsidRPr="00E66969"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9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703485">
    <w:abstractNumId w:val="1"/>
  </w:num>
  <w:num w:numId="2" w16cid:durableId="417212224">
    <w:abstractNumId w:val="1"/>
  </w:num>
  <w:num w:numId="3" w16cid:durableId="834996203">
    <w:abstractNumId w:val="0"/>
  </w:num>
  <w:num w:numId="4" w16cid:durableId="108817341">
    <w:abstractNumId w:val="6"/>
  </w:num>
  <w:num w:numId="5" w16cid:durableId="419834177">
    <w:abstractNumId w:val="10"/>
  </w:num>
  <w:num w:numId="6" w16cid:durableId="9139762">
    <w:abstractNumId w:val="11"/>
  </w:num>
  <w:num w:numId="7" w16cid:durableId="157427191">
    <w:abstractNumId w:val="9"/>
  </w:num>
  <w:num w:numId="8" w16cid:durableId="1036932979">
    <w:abstractNumId w:val="2"/>
  </w:num>
  <w:num w:numId="9" w16cid:durableId="265190540">
    <w:abstractNumId w:val="5"/>
  </w:num>
  <w:num w:numId="10" w16cid:durableId="32578173">
    <w:abstractNumId w:val="4"/>
  </w:num>
  <w:num w:numId="11" w16cid:durableId="182717481">
    <w:abstractNumId w:val="3"/>
  </w:num>
  <w:num w:numId="12" w16cid:durableId="719061243">
    <w:abstractNumId w:val="8"/>
  </w:num>
  <w:num w:numId="13" w16cid:durableId="5838066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31A5"/>
    <w:rsid w:val="001770B0"/>
    <w:rsid w:val="00177205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65E8F"/>
    <w:rsid w:val="00484E2D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7768B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5BBE"/>
    <w:rsid w:val="009D7016"/>
    <w:rsid w:val="009D7623"/>
    <w:rsid w:val="00A03043"/>
    <w:rsid w:val="00A0441A"/>
    <w:rsid w:val="00A47C5B"/>
    <w:rsid w:val="00A75E52"/>
    <w:rsid w:val="00A76425"/>
    <w:rsid w:val="00A831FD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484E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2023-02-13T14:08:00Z</dcterms:modified>
</cp:coreProperties>
</file>